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38E2F1AC"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5D5EC3" w:rsidRPr="005D5EC3">
        <w:rPr>
          <w:rFonts w:ascii="GHEA Grapalat" w:hAnsi="GHEA Grapalat"/>
          <w:highlight w:val="yellow"/>
        </w:rPr>
        <w:t>09</w:t>
      </w:r>
      <w:r w:rsidR="00916B57" w:rsidRPr="00D82BDE">
        <w:rPr>
          <w:rFonts w:ascii="GHEA Grapalat" w:hAnsi="GHEA Grapalat"/>
          <w:highlight w:val="yellow"/>
          <w:lang w:val="hy-AM"/>
        </w:rPr>
        <w:t>.</w:t>
      </w:r>
      <w:r w:rsidR="00D82BDE" w:rsidRPr="00D82BDE">
        <w:rPr>
          <w:rFonts w:ascii="GHEA Grapalat" w:hAnsi="GHEA Grapalat"/>
          <w:highlight w:val="yellow"/>
          <w:lang w:val="hy-AM"/>
        </w:rPr>
        <w:t>1</w:t>
      </w:r>
      <w:r w:rsidR="005D5EC3">
        <w:rPr>
          <w:rFonts w:ascii="GHEA Grapalat" w:hAnsi="GHEA Grapalat"/>
          <w:lang w:val="hy-AM"/>
        </w:rPr>
        <w:t>2</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67696648"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B838F5">
        <w:rPr>
          <w:rFonts w:ascii="GHEA Grapalat" w:hAnsi="GHEA Grapalat"/>
        </w:rPr>
        <w:t>ԵՔ-ԳՀԽԾՁԲ-</w:t>
      </w:r>
      <w:r w:rsidR="005D5EC3">
        <w:rPr>
          <w:rFonts w:ascii="GHEA Grapalat" w:hAnsi="GHEA Grapalat"/>
        </w:rPr>
        <w:t>26/4</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4130C122"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F12845" w:rsidRPr="00F12845">
        <w:rPr>
          <w:rFonts w:ascii="GHEA Grapalat" w:hAnsi="GHEA Grapalat"/>
          <w:b/>
          <w:bCs/>
        </w:rPr>
        <w:t>по техническому контролю качества работ, требующих срочного решения для нужд административного района Ачапняк</w:t>
      </w:r>
      <w:r w:rsidR="007F49AC" w:rsidRPr="00A54A8D">
        <w:rPr>
          <w:rFonts w:ascii="GHEA Grapalat" w:hAnsi="GHEA Grapalat"/>
          <w:b/>
          <w:bCs/>
          <w:lang w:val="hy-AM"/>
        </w:rPr>
        <w:t xml:space="preserve">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384100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5D5EC3">
        <w:rPr>
          <w:rFonts w:ascii="GHEA Grapalat" w:hAnsi="GHEA Grapalat"/>
          <w:b/>
          <w:bCs/>
          <w:highlight w:val="yellow"/>
          <w:lang w:val="hy-AM"/>
        </w:rPr>
        <w:t>17.12.2025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515104D5"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5D5EC3">
        <w:rPr>
          <w:rFonts w:ascii="GHEA Grapalat" w:hAnsi="GHEA Grapalat"/>
          <w:b/>
          <w:bCs/>
          <w:highlight w:val="yellow"/>
          <w:lang w:val="hy-AM"/>
        </w:rPr>
        <w:t>17.12.2025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Обжалование данной процедуры осуществляется в порядке, установленном </w:t>
      </w:r>
      <w:r w:rsidRPr="00A54A8D">
        <w:rPr>
          <w:rFonts w:ascii="GHEA Grapalat" w:hAnsi="GHEA Grapalat"/>
        </w:rPr>
        <w:lastRenderedPageBreak/>
        <w:t>законом РА "О закупках" и гражданским процессуальным кодексом РА.</w:t>
      </w:r>
    </w:p>
    <w:p w14:paraId="3A686DFD" w14:textId="7F938097"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5D5EC3">
        <w:rPr>
          <w:rFonts w:ascii="GHEA Grapalat" w:hAnsi="GHEA Grapalat"/>
          <w:lang w:val="en-US"/>
        </w:rPr>
        <w:t xml:space="preserve">A. </w:t>
      </w:r>
      <w:r w:rsidR="005D5EC3">
        <w:rPr>
          <w:rFonts w:ascii="GHEA Grapalat" w:hAnsi="GHEA Grapalat"/>
        </w:rPr>
        <w:t>Амирхан</w:t>
      </w:r>
      <w:r w:rsidR="00C40493" w:rsidRPr="00A54A8D">
        <w:rPr>
          <w:rFonts w:ascii="GHEA Grapalat" w:hAnsi="GHEA Grapalat"/>
        </w:rPr>
        <w:t>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6DFD7F15"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1B973C7E"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5C032C">
        <w:rPr>
          <w:rFonts w:ascii="GHEA Grapalat" w:hAnsi="GHEA Grapalat"/>
        </w:rPr>
        <w:t xml:space="preserve">ПО </w:t>
      </w:r>
      <w:r w:rsidR="005D5EC3" w:rsidRPr="005D5EC3">
        <w:rPr>
          <w:rFonts w:ascii="GHEA Grapalat" w:hAnsi="GHEA Grapalat"/>
        </w:rPr>
        <w:t>ТЕХНИЧЕСКОГО КОНТРОЛЯ КАЧЕСТВА РАБОТ, ТРЕБУЮЩИХ СРОЧНОГО РЕШЕНИЯ ДЛЯ НУЖД АДМИНИСТРАТИВНОГО РАЙОНА АЧАПНЯК</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322AC370"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5C032C">
        <w:rPr>
          <w:rFonts w:ascii="GHEA Grapalat" w:hAnsi="GHEA Grapalat"/>
          <w:b/>
        </w:rPr>
        <w:t xml:space="preserve">ПО ТЕХНИЧЕСКОМУ КОНТРОЛЮ КАЧЕСТВА РАБОТ ПО </w:t>
      </w:r>
      <w:r w:rsidR="005D5EC3" w:rsidRPr="005D5EC3">
        <w:rPr>
          <w:rFonts w:ascii="GHEA Grapalat" w:hAnsi="GHEA Grapalat"/>
          <w:b/>
        </w:rPr>
        <w:t>ТЕХНИЧЕСКОГО КОНТРОЛЯ КАЧЕСТВА РАБОТ, ТРЕБУЮЩИХ СРОЧНОГО РЕШЕНИЯ ДЛЯ НУЖД АДМИНИСТРАТИВНОГО РАЙОНА АЧАПНЯК</w:t>
      </w:r>
      <w:r w:rsidR="005D5EC3" w:rsidRPr="00A54A8D">
        <w:rPr>
          <w:rFonts w:ascii="GHEA Grapalat" w:hAnsi="GHEA Grapalat"/>
          <w:b/>
        </w:rPr>
        <w:t xml:space="preserve">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r>
      <w:r w:rsidRPr="00A54A8D">
        <w:rPr>
          <w:rFonts w:ascii="GHEA Grapalat" w:hAnsi="GHEA Grapalat"/>
          <w:b/>
        </w:rPr>
        <w:lastRenderedPageBreak/>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167F5676"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w:t>
      </w:r>
      <w:r w:rsidR="005D5EC3">
        <w:rPr>
          <w:rFonts w:ascii="GHEA Grapalat" w:hAnsi="GHEA Grapalat"/>
          <w:spacing w:val="-6"/>
        </w:rPr>
        <w:t>26/4</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000CEF2"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r w:rsidR="005D5EC3">
        <w:rPr>
          <w:rFonts w:ascii="GHEA Grapalat" w:hAnsi="GHEA Grapalat"/>
          <w:b/>
          <w:bCs/>
          <w:lang w:val="en-US"/>
        </w:rPr>
        <w:fldChar w:fldCharType="begin"/>
      </w:r>
      <w:r w:rsidR="005D5EC3">
        <w:rPr>
          <w:rFonts w:ascii="GHEA Grapalat" w:hAnsi="GHEA Grapalat"/>
          <w:b/>
          <w:bCs/>
          <w:lang w:val="en-US"/>
        </w:rPr>
        <w:instrText>HYPERLINK</w:instrText>
      </w:r>
      <w:r w:rsidR="005D5EC3" w:rsidRPr="005D5EC3">
        <w:rPr>
          <w:rFonts w:ascii="GHEA Grapalat" w:hAnsi="GHEA Grapalat"/>
          <w:b/>
          <w:bCs/>
        </w:rPr>
        <w:instrText xml:space="preserve"> "</w:instrText>
      </w:r>
      <w:r w:rsidR="005D5EC3">
        <w:rPr>
          <w:rFonts w:ascii="GHEA Grapalat" w:hAnsi="GHEA Grapalat"/>
          <w:b/>
          <w:bCs/>
          <w:lang w:val="en-US"/>
        </w:rPr>
        <w:instrText>mailto</w:instrText>
      </w:r>
      <w:r w:rsidR="005D5EC3" w:rsidRPr="005D5EC3">
        <w:rPr>
          <w:rFonts w:ascii="GHEA Grapalat" w:hAnsi="GHEA Grapalat"/>
          <w:b/>
          <w:bCs/>
        </w:rPr>
        <w:instrText>:</w:instrText>
      </w:r>
      <w:r w:rsidR="005D5EC3" w:rsidRPr="005D5EC3">
        <w:rPr>
          <w:rFonts w:ascii="GHEA Grapalat" w:hAnsi="GHEA Grapalat"/>
          <w:b/>
          <w:bCs/>
          <w:lang w:val="en-US"/>
        </w:rPr>
        <w:instrText>anahit</w:instrText>
      </w:r>
      <w:r w:rsidR="005D5EC3" w:rsidRPr="005D5EC3">
        <w:rPr>
          <w:rFonts w:ascii="GHEA Grapalat" w:hAnsi="GHEA Grapalat"/>
          <w:b/>
          <w:bCs/>
        </w:rPr>
        <w:instrText>.</w:instrText>
      </w:r>
      <w:r w:rsidR="005D5EC3" w:rsidRPr="005D5EC3">
        <w:rPr>
          <w:rFonts w:ascii="GHEA Grapalat" w:hAnsi="GHEA Grapalat"/>
          <w:b/>
          <w:bCs/>
          <w:lang w:val="en-US"/>
        </w:rPr>
        <w:instrText>amirkhan</w:instrText>
      </w:r>
      <w:r w:rsidR="005D5EC3" w:rsidRPr="005D5EC3">
        <w:rPr>
          <w:rFonts w:ascii="GHEA Grapalat" w:hAnsi="GHEA Grapalat"/>
          <w:b/>
          <w:bCs/>
        </w:rPr>
        <w:instrText>yan@yerevan.am"</w:instrText>
      </w:r>
      <w:r w:rsidR="005D5EC3">
        <w:rPr>
          <w:rFonts w:ascii="GHEA Grapalat" w:hAnsi="GHEA Grapalat"/>
          <w:b/>
          <w:bCs/>
          <w:lang w:val="en-US"/>
        </w:rPr>
        <w:fldChar w:fldCharType="separate"/>
      </w:r>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r w:rsidR="005D5EC3">
        <w:rPr>
          <w:rFonts w:ascii="GHEA Grapalat" w:hAnsi="GHEA Grapalat"/>
          <w:b/>
          <w:bCs/>
          <w:lang w:val="en-US"/>
        </w:rPr>
        <w:fldChar w:fldCharType="end"/>
      </w:r>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4CCAEF1F"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5D5EC3" w:rsidRPr="005D5EC3">
        <w:rPr>
          <w:rFonts w:ascii="GHEA Grapalat" w:hAnsi="GHEA Grapalat"/>
          <w:b/>
          <w:bCs/>
        </w:rPr>
        <w:t>по техническому контролю качества работ, требующих срочного решения для нужд административного района Ачапняк</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69BC8F85" w:rsidR="007063E7" w:rsidRPr="00A54A8D" w:rsidRDefault="005C032C" w:rsidP="007063E7">
            <w:pPr>
              <w:widowControl w:val="0"/>
              <w:spacing w:after="120"/>
              <w:jc w:val="center"/>
              <w:rPr>
                <w:rFonts w:ascii="GHEA Grapalat" w:hAnsi="GHEA Grapalat"/>
                <w:lang w:val="hy-AM"/>
              </w:rPr>
            </w:pPr>
            <w:r>
              <w:rPr>
                <w:rFonts w:ascii="GHEA Grapalat" w:eastAsia="Calibri" w:hAnsi="GHEA Grapalat" w:cs="Calibri"/>
                <w:sz w:val="20"/>
                <w:szCs w:val="20"/>
              </w:rPr>
              <w:t>До</w:t>
            </w:r>
            <w:r>
              <w:rPr>
                <w:rFonts w:ascii="GHEA Grapalat" w:eastAsia="Calibri" w:hAnsi="GHEA Grapalat" w:cs="Calibri"/>
                <w:sz w:val="20"/>
                <w:szCs w:val="20"/>
                <w:lang w:val="en-US"/>
              </w:rPr>
              <w:t xml:space="preserve"> </w:t>
            </w:r>
            <w:r w:rsidR="005D5EC3">
              <w:rPr>
                <w:rFonts w:ascii="GHEA Grapalat" w:eastAsia="Calibri" w:hAnsi="GHEA Grapalat" w:cs="Calibri"/>
                <w:sz w:val="20"/>
                <w:szCs w:val="20"/>
                <w:lang w:val="hy-AM"/>
              </w:rPr>
              <w:t>500000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329E1C7F"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sidR="005D5EC3" w:rsidRPr="005D5EC3">
              <w:rPr>
                <w:rFonts w:ascii="GHEA Grapalat" w:hAnsi="GHEA Grapalat"/>
                <w:sz w:val="20"/>
                <w:szCs w:val="20"/>
                <w:lang w:val="hy-AM"/>
              </w:rPr>
              <w:t>по техническому контролю качества работ, требующих срочного решения для нужд административного района Ачапняк</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 xml:space="preserve">физические и юридические лица считаются взаимосвязанными, если </w:t>
      </w:r>
      <w:r w:rsidRPr="00A54A8D">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lastRenderedPageBreak/>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54A8D">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w:t>
            </w:r>
            <w:r w:rsidRPr="00A54A8D">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9AC185D"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 технический контролер .</w:t>
      </w:r>
    </w:p>
    <w:p w14:paraId="67B65724" w14:textId="7D0323B9" w:rsidR="00C761DB" w:rsidRPr="00A54A8D" w:rsidRDefault="00C761DB" w:rsidP="00DC4ABB">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A54A8D">
        <w:rPr>
          <w:rFonts w:ascii="GHEA Grapalat" w:hAnsi="GHEA Grapalat"/>
        </w:rPr>
        <w:lastRenderedPageBreak/>
        <w:t>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47A4E2CC"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7E583E" w:rsidRPr="00A54A8D">
        <w:rPr>
          <w:rFonts w:ascii="GHEA Grapalat" w:hAnsi="GHEA Grapalat"/>
          <w:b/>
          <w:bCs/>
          <w:sz w:val="24"/>
          <w:szCs w:val="24"/>
        </w:rPr>
        <w:t>10</w:t>
      </w:r>
      <w:r w:rsidR="00800680" w:rsidRPr="00A54A8D">
        <w:rPr>
          <w:rFonts w:ascii="GHEA Grapalat" w:hAnsi="GHEA Grapalat"/>
          <w:b/>
          <w:bCs/>
          <w:sz w:val="24"/>
          <w:szCs w:val="24"/>
        </w:rPr>
        <w:t>:</w:t>
      </w:r>
      <w:r w:rsidR="007E583E" w:rsidRPr="00A54A8D">
        <w:rPr>
          <w:rFonts w:ascii="GHEA Grapalat" w:hAnsi="GHEA Grapalat"/>
          <w:b/>
          <w:bCs/>
          <w:sz w:val="24"/>
          <w:szCs w:val="24"/>
        </w:rPr>
        <w:t>0</w:t>
      </w:r>
      <w:r w:rsidR="00800680" w:rsidRPr="00A54A8D">
        <w:rPr>
          <w:rFonts w:ascii="GHEA Grapalat" w:hAnsi="GHEA Grapalat"/>
          <w:b/>
          <w:bCs/>
          <w:sz w:val="24"/>
          <w:szCs w:val="24"/>
        </w:rPr>
        <w:t>0</w:t>
      </w:r>
      <w:r w:rsidR="00C428A0" w:rsidRPr="00A54A8D">
        <w:rPr>
          <w:rFonts w:ascii="GHEA Grapalat" w:hAnsi="GHEA Grapalat"/>
          <w:b/>
          <w:bCs/>
          <w:sz w:val="24"/>
          <w:szCs w:val="24"/>
        </w:rPr>
        <w:t xml:space="preserve"> часов </w:t>
      </w:r>
      <w:r w:rsidR="005D5EC3">
        <w:rPr>
          <w:rFonts w:ascii="GHEA Grapalat" w:hAnsi="GHEA Grapalat"/>
          <w:b/>
          <w:bCs/>
          <w:sz w:val="24"/>
          <w:szCs w:val="24"/>
          <w:highlight w:val="yellow"/>
          <w:lang w:val="hy-AM"/>
        </w:rPr>
        <w:t>17.12.2025</w:t>
      </w:r>
      <w:r w:rsidR="00C428A0" w:rsidRPr="005C032C">
        <w:rPr>
          <w:rFonts w:ascii="GHEA Grapalat" w:hAnsi="GHEA Grapalat"/>
          <w:b/>
          <w:bCs/>
          <w:sz w:val="24"/>
          <w:szCs w:val="24"/>
          <w:highlight w:val="yellow"/>
        </w:rPr>
        <w:t>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75A3061B"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5D5EC3">
        <w:rPr>
          <w:rFonts w:ascii="GHEA Grapalat" w:hAnsi="GHEA Grapalat"/>
          <w:b/>
          <w:bCs/>
          <w:sz w:val="24"/>
          <w:szCs w:val="24"/>
          <w:lang w:val="hy-AM"/>
        </w:rPr>
        <w:t>10</w:t>
      </w:r>
      <w:r w:rsidR="00800680" w:rsidRPr="00A54A8D">
        <w:rPr>
          <w:rFonts w:ascii="GHEA Grapalat" w:hAnsi="GHEA Grapalat"/>
          <w:b/>
          <w:bCs/>
          <w:sz w:val="24"/>
          <w:szCs w:val="24"/>
        </w:rPr>
        <w:t>:</w:t>
      </w:r>
      <w:r w:rsidR="005D5EC3">
        <w:rPr>
          <w:rFonts w:ascii="GHEA Grapalat" w:hAnsi="GHEA Grapalat"/>
          <w:b/>
          <w:bCs/>
          <w:sz w:val="24"/>
          <w:szCs w:val="24"/>
          <w:lang w:val="hy-AM"/>
        </w:rPr>
        <w:t>0</w:t>
      </w:r>
      <w:r w:rsidR="00800680" w:rsidRPr="00A54A8D">
        <w:rPr>
          <w:rFonts w:ascii="GHEA Grapalat" w:hAnsi="GHEA Grapalat"/>
          <w:b/>
          <w:bCs/>
          <w:sz w:val="24"/>
          <w:szCs w:val="24"/>
        </w:rPr>
        <w:t>0</w:t>
      </w:r>
      <w:r w:rsidR="00206E88" w:rsidRPr="00A54A8D">
        <w:rPr>
          <w:rFonts w:ascii="GHEA Grapalat" w:hAnsi="GHEA Grapalat"/>
          <w:b/>
          <w:bCs/>
          <w:sz w:val="24"/>
          <w:szCs w:val="24"/>
        </w:rPr>
        <w:t xml:space="preserve"> часов </w:t>
      </w:r>
      <w:r w:rsidR="005D5EC3">
        <w:rPr>
          <w:rFonts w:ascii="GHEA Grapalat" w:hAnsi="GHEA Grapalat"/>
          <w:b/>
          <w:bCs/>
          <w:sz w:val="24"/>
          <w:szCs w:val="24"/>
          <w:highlight w:val="yellow"/>
          <w:lang w:val="hy-AM"/>
        </w:rPr>
        <w:t>17.12.2025</w:t>
      </w:r>
      <w:r w:rsidR="00206E88" w:rsidRPr="005C032C">
        <w:rPr>
          <w:rFonts w:ascii="GHEA Grapalat" w:hAnsi="GHEA Grapalat"/>
          <w:b/>
          <w:bCs/>
          <w:sz w:val="24"/>
          <w:szCs w:val="24"/>
          <w:highlight w:val="yellow"/>
        </w:rPr>
        <w:t>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A54A8D">
        <w:rPr>
          <w:rFonts w:ascii="GHEA Grapalat" w:hAnsi="GHEA Grapalat"/>
        </w:rPr>
        <w:lastRenderedPageBreak/>
        <w:t xml:space="preserve">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A54A8D">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lastRenderedPageBreak/>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 xml:space="preserve">В случае если отобранный участник не заключает </w:t>
      </w:r>
      <w:r w:rsidRPr="00A54A8D">
        <w:rPr>
          <w:rFonts w:ascii="GHEA Grapalat" w:hAnsi="GHEA Grapalat"/>
        </w:rPr>
        <w:lastRenderedPageBreak/>
        <w:t>(отказывается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w:t>
      </w:r>
      <w:r w:rsidRPr="00A54A8D">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 xml:space="preserve">цены, предложенной отобранным </w:t>
      </w:r>
      <w:r w:rsidRPr="00A54A8D">
        <w:rPr>
          <w:rFonts w:ascii="GHEA Grapalat" w:hAnsi="GHEA Grapalat"/>
          <w:i w:val="0"/>
          <w:sz w:val="24"/>
          <w:szCs w:val="24"/>
        </w:rPr>
        <w:lastRenderedPageBreak/>
        <w:t>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lastRenderedPageBreak/>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64ADCBD6"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5D5EC3">
        <w:rPr>
          <w:rFonts w:ascii="GHEA Grapalat" w:hAnsi="GHEA Grapalat"/>
          <w:b/>
          <w:sz w:val="24"/>
          <w:szCs w:val="24"/>
        </w:rPr>
        <w:t>26/4</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79EB56C8"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w:t>
      </w:r>
      <w:r w:rsidR="005D5EC3">
        <w:rPr>
          <w:rFonts w:ascii="GHEA Grapalat" w:hAnsi="GHEA Grapalat"/>
        </w:rPr>
        <w:t>26/4</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7E76954D"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w:t>
      </w:r>
      <w:r w:rsidR="005D5EC3">
        <w:rPr>
          <w:rFonts w:ascii="GHEA Grapalat" w:hAnsi="GHEA Grapalat"/>
        </w:rPr>
        <w:t>26/4</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191A1495"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w:t>
      </w:r>
      <w:r w:rsidR="005D5EC3">
        <w:rPr>
          <w:rFonts w:ascii="GHEA Grapalat" w:hAnsi="GHEA Grapalat"/>
        </w:rPr>
        <w:t>26/4</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0FA342C3"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5D5EC3">
        <w:rPr>
          <w:rFonts w:ascii="GHEA Grapalat" w:hAnsi="GHEA Grapalat"/>
          <w:b/>
          <w:sz w:val="24"/>
          <w:szCs w:val="24"/>
        </w:rPr>
        <w:t>26/4</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429A3CB0"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w:t>
      </w:r>
      <w:r w:rsidR="005D5EC3">
        <w:rPr>
          <w:rFonts w:ascii="GHEA Grapalat" w:hAnsi="GHEA Grapalat"/>
          <w:b/>
          <w:i w:val="0"/>
          <w:sz w:val="24"/>
          <w:szCs w:val="24"/>
        </w:rPr>
        <w:t>26/4</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38C10F68"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5D5EC3">
        <w:rPr>
          <w:rFonts w:ascii="GHEA Grapalat" w:hAnsi="GHEA Grapalat"/>
          <w:b/>
          <w:sz w:val="24"/>
          <w:szCs w:val="24"/>
        </w:rPr>
        <w:t>26/4</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71FA4934"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w:t>
      </w:r>
      <w:r w:rsidR="005D5EC3">
        <w:rPr>
          <w:rFonts w:ascii="GHEA Grapalat" w:hAnsi="GHEA Grapalat"/>
          <w:spacing w:val="-6"/>
        </w:rPr>
        <w:t>26/4</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1C8F1EA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005D5EC3" w:rsidRPr="005D5EC3">
              <w:rPr>
                <w:rFonts w:ascii="GHEA Grapalat" w:hAnsi="GHEA Grapalat"/>
                <w:sz w:val="20"/>
                <w:szCs w:val="20"/>
                <w:lang w:val="hy-AM"/>
              </w:rPr>
              <w:t>по техническому контролю качества работ, требующих срочного решения для нужд административного района Ачапняк</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4259AF5D"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5D5EC3">
        <w:rPr>
          <w:rFonts w:ascii="GHEA Grapalat" w:hAnsi="GHEA Grapalat"/>
          <w:b/>
          <w:sz w:val="24"/>
          <w:szCs w:val="24"/>
        </w:rPr>
        <w:t>26/4</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05DE962F"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0" w:history="1">
        <w:r w:rsidR="00F12845" w:rsidRPr="00710956">
          <w:rPr>
            <w:rStyle w:val="Hyperlink"/>
            <w:rFonts w:ascii="GHEA Grapalat" w:hAnsi="GHEA Grapalat"/>
            <w:sz w:val="20"/>
            <w:szCs w:val="20"/>
            <w:lang w:val="en-US" w:eastAsia="en-US" w:bidi="ar-SA"/>
          </w:rPr>
          <w:t>anahit</w:t>
        </w:r>
        <w:r w:rsidR="00F12845" w:rsidRPr="00710956">
          <w:rPr>
            <w:rStyle w:val="Hyperlink"/>
            <w:rFonts w:ascii="GHEA Grapalat" w:hAnsi="GHEA Grapalat"/>
            <w:sz w:val="20"/>
            <w:szCs w:val="20"/>
            <w:lang w:eastAsia="en-US" w:bidi="ar-SA"/>
          </w:rPr>
          <w:t>.</w:t>
        </w:r>
        <w:r w:rsidR="00F12845" w:rsidRPr="00710956">
          <w:rPr>
            <w:rStyle w:val="Hyperlink"/>
            <w:rFonts w:ascii="GHEA Grapalat" w:hAnsi="GHEA Grapalat"/>
            <w:sz w:val="20"/>
            <w:szCs w:val="20"/>
            <w:lang w:val="en-US" w:eastAsia="en-US" w:bidi="ar-SA"/>
          </w:rPr>
          <w:t>amirkhanyan</w:t>
        </w:r>
        <w:r w:rsidR="00F12845" w:rsidRPr="00710956">
          <w:rPr>
            <w:rStyle w:val="Hyperlink"/>
            <w:rFonts w:ascii="GHEA Grapalat" w:hAnsi="GHEA Grapalat"/>
            <w:sz w:val="20"/>
            <w:szCs w:val="20"/>
            <w:lang w:val="hy-AM" w:eastAsia="en-US" w:bidi="ar-SA"/>
          </w:rPr>
          <w:t>@yerevan.am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4B4AEF34"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w:t>
      </w:r>
      <w:r w:rsidR="005D5EC3">
        <w:rPr>
          <w:rFonts w:ascii="GHEA Grapalat" w:hAnsi="GHEA Grapalat"/>
          <w:i/>
        </w:rPr>
        <w:t>26/4</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45C45606"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w:t>
            </w:r>
            <w:r w:rsidR="005D5EC3">
              <w:rPr>
                <w:rFonts w:ascii="GHEA Grapalat" w:hAnsi="GHEA Grapalat"/>
                <w:b/>
                <w:sz w:val="22"/>
                <w:szCs w:val="22"/>
              </w:rPr>
              <w:t>26/4</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5F9EE710"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5D5EC3">
        <w:rPr>
          <w:rFonts w:ascii="GHEA Grapalat" w:hAnsi="GHEA Grapalat"/>
          <w:b/>
          <w:sz w:val="24"/>
          <w:szCs w:val="24"/>
        </w:rPr>
        <w:t>26/4</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54A8D">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134AA0FC"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F12845" w:rsidRPr="00F12845">
        <w:rPr>
          <w:rFonts w:ascii="GHEA Grapalat" w:hAnsi="GHEA Grapalat"/>
        </w:rPr>
        <w:t>3</w:t>
      </w:r>
      <w:r w:rsidR="00C40493" w:rsidRPr="00A54A8D">
        <w:rPr>
          <w:rFonts w:ascii="GHEA Grapalat" w:hAnsi="GHEA Grapalat"/>
        </w:rPr>
        <w:t>0</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4357D428"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F12845" w:rsidRPr="00F12845">
        <w:rPr>
          <w:rFonts w:ascii="GHEA Grapalat" w:hAnsi="GHEA Grapalat"/>
          <w:b/>
          <w:bCs/>
        </w:rPr>
        <w:t>3</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4043E2C"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F12845">
        <w:rPr>
          <w:rFonts w:ascii="GHEA Grapalat" w:hAnsi="GHEA Grapalat"/>
          <w:b/>
          <w:lang w:val="hy-AM"/>
        </w:rPr>
        <w:t>18</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6E78C81C" w:rsidR="000876DF" w:rsidRPr="007063E7" w:rsidRDefault="000876DF" w:rsidP="007063E7">
      <w:pPr>
        <w:widowControl w:val="0"/>
        <w:tabs>
          <w:tab w:val="left" w:pos="1276"/>
        </w:tabs>
        <w:spacing w:after="160" w:line="360" w:lineRule="auto"/>
        <w:ind w:firstLine="567"/>
        <w:jc w:val="both"/>
        <w:rPr>
          <w:rFonts w:ascii="GHEA Grapalat" w:hAnsi="GHEA Grapalat"/>
          <w:b/>
          <w:bCs/>
          <w:i/>
          <w:lang w:val="hy-AM"/>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F12845" w:rsidRPr="00824554">
        <w:rPr>
          <w:rFonts w:ascii="GHEA Grapalat" w:hAnsi="GHEA Grapalat"/>
          <w:b/>
          <w:bCs/>
        </w:rPr>
        <w:t>Ачапняк</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1"/>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5C032C" w:rsidRPr="00A54A8D" w14:paraId="2CECA8C6" w14:textId="77777777" w:rsidTr="005C032C">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5C032C" w:rsidRPr="00A54A8D" w:rsidRDefault="005C032C" w:rsidP="005C032C">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521C816C" w:rsidR="005C032C" w:rsidRPr="00A54A8D" w:rsidRDefault="00F12845" w:rsidP="005C032C">
            <w:pPr>
              <w:rPr>
                <w:rFonts w:ascii="GHEA Grapalat" w:hAnsi="GHEA Grapalat"/>
                <w:sz w:val="18"/>
                <w:szCs w:val="18"/>
                <w:lang w:val="hy-AM"/>
              </w:rPr>
            </w:pPr>
            <w:r w:rsidRPr="00F12845">
              <w:rPr>
                <w:rFonts w:ascii="Helvetica" w:hAnsi="Helvetica" w:cs="Helvetica"/>
                <w:color w:val="403931"/>
                <w:sz w:val="20"/>
                <w:szCs w:val="20"/>
                <w:shd w:val="clear" w:color="auto" w:fill="F8F3ED"/>
              </w:rPr>
              <w:t>71351540/1037</w:t>
            </w:r>
          </w:p>
        </w:tc>
        <w:tc>
          <w:tcPr>
            <w:tcW w:w="4657" w:type="dxa"/>
          </w:tcPr>
          <w:p w14:paraId="6CC7A7A8"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Техническое описание</w:t>
            </w:r>
          </w:p>
          <w:p w14:paraId="4277D503"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Общих требований к обслуживанию:</w:t>
            </w:r>
          </w:p>
          <w:p w14:paraId="0A33AD09"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w:t>
            </w:r>
            <w:r w:rsidRPr="00F12845">
              <w:rPr>
                <w:rFonts w:ascii="GHEA Grapalat" w:hAnsi="GHEA Grapalat"/>
                <w:iCs/>
                <w:sz w:val="18"/>
                <w:szCs w:val="18"/>
                <w:lang w:val="hy-AM"/>
              </w:rPr>
              <w:lastRenderedPageBreak/>
              <w:t>особенностями и   другими договорными документами.</w:t>
            </w:r>
          </w:p>
          <w:p w14:paraId="7B81D6AE"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3F15DC0E"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3. Основными обязанностями исполнителя технического надзора  являются:</w:t>
            </w:r>
          </w:p>
          <w:p w14:paraId="44A7CEE4"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периодически фотографировать состояние объекта строительства от начала до конца строительства;</w:t>
            </w:r>
          </w:p>
          <w:p w14:paraId="74B8D771"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обеспечить соответствие  выполняемых  работ  условиям контрактного соглашения, строительным нормам и правилам,</w:t>
            </w:r>
          </w:p>
          <w:p w14:paraId="722E095A"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6B29B2E9"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проверять и утверждать рабочие и исполнительные документы, подготовленные Подрядчиком,</w:t>
            </w:r>
          </w:p>
          <w:p w14:paraId="39C1802B"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4F5EBE46"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00B6564E"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E199DC3"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xml:space="preserve">• проводить ежедневный контроль качества и количественную проверку (осуществляя </w:t>
            </w:r>
            <w:r w:rsidRPr="00F12845">
              <w:rPr>
                <w:rFonts w:ascii="GHEA Grapalat" w:hAnsi="GHEA Grapalat"/>
                <w:iCs/>
                <w:sz w:val="18"/>
                <w:szCs w:val="18"/>
                <w:lang w:val="hy-AM"/>
              </w:rPr>
              <w:lastRenderedPageBreak/>
              <w:t>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67C64138"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3BC0DEA1"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7129A5CB"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проводить измерения объемов работ и участвовать в составлении и утверждении исполнительных документов,</w:t>
            </w:r>
          </w:p>
          <w:p w14:paraId="65CA5EBF"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FA1A4EC"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измерить работы, которые должны быть выполнены по указанию Заказчика.</w:t>
            </w:r>
          </w:p>
          <w:p w14:paraId="1740BBEB"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2975D31B"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Требования к отчетности:</w:t>
            </w:r>
          </w:p>
          <w:p w14:paraId="28307725"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66579317"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xml:space="preserve">Окончательный отчет должен включать копии следующих документов: окончательные </w:t>
            </w:r>
            <w:r w:rsidRPr="00F12845">
              <w:rPr>
                <w:rFonts w:ascii="GHEA Grapalat" w:hAnsi="GHEA Grapalat"/>
                <w:iCs/>
                <w:sz w:val="18"/>
                <w:szCs w:val="18"/>
                <w:lang w:val="hy-AM"/>
              </w:rPr>
              <w:lastRenderedPageBreak/>
              <w:t>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48B2D297" w14:textId="77777777" w:rsidR="00F12845" w:rsidRPr="00F12845" w:rsidRDefault="00F12845" w:rsidP="00F12845">
            <w:pPr>
              <w:jc w:val="both"/>
              <w:rPr>
                <w:rFonts w:ascii="GHEA Grapalat" w:hAnsi="GHEA Grapalat"/>
                <w:iCs/>
                <w:sz w:val="18"/>
                <w:szCs w:val="18"/>
                <w:lang w:val="hy-AM"/>
              </w:rPr>
            </w:pPr>
            <w:r w:rsidRPr="00F12845">
              <w:rPr>
                <w:rFonts w:ascii="GHEA Grapalat" w:hAnsi="GHEA Grapalat"/>
                <w:i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0F45C0A7" w14:textId="77777777" w:rsidR="00F12845" w:rsidRPr="00F12845" w:rsidRDefault="00F12845" w:rsidP="00F12845">
            <w:pPr>
              <w:jc w:val="both"/>
              <w:rPr>
                <w:rFonts w:ascii="GHEA Grapalat" w:hAnsi="GHEA Grapalat"/>
                <w:b/>
                <w:bCs/>
                <w:i/>
                <w:sz w:val="18"/>
                <w:szCs w:val="18"/>
                <w:lang w:val="hy-AM"/>
              </w:rPr>
            </w:pPr>
            <w:r w:rsidRPr="00F12845">
              <w:rPr>
                <w:rFonts w:ascii="GHEA Grapalat" w:hAnsi="GHEA Grapalat"/>
                <w:iCs/>
                <w:sz w:val="18"/>
                <w:szCs w:val="18"/>
                <w:lang w:val="hy-AM"/>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w:t>
            </w:r>
            <w:r w:rsidRPr="00F12845">
              <w:rPr>
                <w:rFonts w:ascii="GHEA Grapalat" w:hAnsi="GHEA Grapalat"/>
                <w:b/>
                <w:bCs/>
                <w:i/>
                <w:sz w:val="18"/>
                <w:szCs w:val="18"/>
                <w:lang w:val="hy-AM"/>
              </w:rPr>
              <w:t>Для оказания консультационных услуг необходима лицензия 2 класса технического контроля качества строительства.</w:t>
            </w:r>
          </w:p>
          <w:p w14:paraId="47AE19A5" w14:textId="01FC7953" w:rsidR="005C032C" w:rsidRPr="00A54A8D" w:rsidRDefault="00F12845" w:rsidP="00F12845">
            <w:pPr>
              <w:widowControl w:val="0"/>
              <w:spacing w:after="120"/>
              <w:jc w:val="both"/>
              <w:rPr>
                <w:rFonts w:ascii="GHEA Grapalat" w:hAnsi="GHEA Grapalat"/>
                <w:sz w:val="18"/>
                <w:szCs w:val="18"/>
                <w:lang w:val="hy-AM"/>
              </w:rPr>
            </w:pPr>
            <w:r w:rsidRPr="00F12845">
              <w:rPr>
                <w:rFonts w:ascii="GHEA Grapalat" w:hAnsi="GHEA Grapalat"/>
                <w:b/>
                <w:bCs/>
                <w:i/>
                <w:sz w:val="18"/>
                <w:szCs w:val="18"/>
                <w:lang w:val="hy-AM"/>
              </w:rPr>
              <w:t>Вкладка «Лицензия»: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5C032C" w:rsidRPr="00A54A8D" w:rsidRDefault="005C032C" w:rsidP="005C032C">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5C032C" w:rsidRPr="00A54A8D" w:rsidRDefault="005C032C" w:rsidP="005C032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5C032C" w:rsidRPr="00A54A8D" w:rsidRDefault="005C032C" w:rsidP="005C032C">
            <w:pPr>
              <w:widowControl w:val="0"/>
              <w:spacing w:after="120"/>
              <w:jc w:val="center"/>
              <w:rPr>
                <w:rFonts w:ascii="GHEA Grapalat" w:hAnsi="GHEA Grapalat"/>
                <w:sz w:val="20"/>
              </w:rPr>
            </w:pPr>
            <w:r w:rsidRPr="00A54A8D">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11CAB1F6" w:rsidR="005C032C" w:rsidRPr="00A54A8D" w:rsidRDefault="00F12845" w:rsidP="005C032C">
            <w:pPr>
              <w:widowControl w:val="0"/>
              <w:spacing w:after="120"/>
              <w:jc w:val="center"/>
              <w:rPr>
                <w:rFonts w:ascii="GHEA Grapalat" w:hAnsi="GHEA Grapalat" w:cs="Calibri"/>
                <w:color w:val="000000"/>
                <w:sz w:val="16"/>
                <w:szCs w:val="16"/>
                <w:lang w:val="hy-AM"/>
              </w:rPr>
            </w:pPr>
            <w:r w:rsidRPr="00F12845">
              <w:rPr>
                <w:rFonts w:ascii="GHEA Grapalat" w:eastAsia="Calibri" w:hAnsi="GHEA Grapalat" w:cs="Calibri"/>
                <w:sz w:val="20"/>
                <w:szCs w:val="20"/>
              </w:rPr>
              <w:t>г</w:t>
            </w:r>
            <w:r w:rsidRPr="00F12845">
              <w:rPr>
                <w:rFonts w:ascii="MS Mincho" w:eastAsia="MS Mincho" w:hAnsi="MS Mincho" w:cs="MS Mincho" w:hint="eastAsia"/>
                <w:sz w:val="20"/>
                <w:szCs w:val="20"/>
              </w:rPr>
              <w:t>․</w:t>
            </w:r>
            <w:r w:rsidRPr="00F12845">
              <w:rPr>
                <w:rFonts w:ascii="GHEA Grapalat" w:eastAsia="Calibri" w:hAnsi="GHEA Grapalat" w:cs="Calibri"/>
                <w:sz w:val="20"/>
                <w:szCs w:val="20"/>
              </w:rPr>
              <w:t xml:space="preserve"> </w:t>
            </w:r>
            <w:r w:rsidRPr="00F12845">
              <w:rPr>
                <w:rFonts w:ascii="GHEA Grapalat" w:eastAsia="Calibri" w:hAnsi="GHEA Grapalat" w:cs="GHEA Grapalat"/>
                <w:sz w:val="20"/>
                <w:szCs w:val="20"/>
              </w:rPr>
              <w:t>Ереван</w:t>
            </w:r>
            <w:r w:rsidRPr="00F12845">
              <w:rPr>
                <w:rFonts w:ascii="GHEA Grapalat" w:eastAsia="Calibri" w:hAnsi="GHEA Grapalat" w:cs="Calibri"/>
                <w:sz w:val="20"/>
                <w:szCs w:val="20"/>
              </w:rPr>
              <w:t xml:space="preserve">                 </w:t>
            </w:r>
            <w:r w:rsidRPr="00F12845">
              <w:rPr>
                <w:rFonts w:ascii="GHEA Grapalat" w:eastAsia="Calibri" w:hAnsi="GHEA Grapalat" w:cs="GHEA Grapalat"/>
                <w:sz w:val="20"/>
                <w:szCs w:val="20"/>
              </w:rPr>
              <w:t>Административный</w:t>
            </w:r>
            <w:r w:rsidRPr="00F12845">
              <w:rPr>
                <w:rFonts w:ascii="GHEA Grapalat" w:eastAsia="Calibri" w:hAnsi="GHEA Grapalat" w:cs="Calibri"/>
                <w:sz w:val="20"/>
                <w:szCs w:val="20"/>
              </w:rPr>
              <w:t xml:space="preserve"> </w:t>
            </w:r>
            <w:r w:rsidRPr="00F12845">
              <w:rPr>
                <w:rFonts w:ascii="GHEA Grapalat" w:eastAsia="Calibri" w:hAnsi="GHEA Grapalat" w:cs="GHEA Grapalat"/>
                <w:sz w:val="20"/>
                <w:szCs w:val="20"/>
              </w:rPr>
              <w:t>район</w:t>
            </w:r>
            <w:r w:rsidRPr="00F12845">
              <w:rPr>
                <w:rFonts w:ascii="GHEA Grapalat" w:eastAsia="Calibri" w:hAnsi="GHEA Grapalat" w:cs="Calibri"/>
                <w:sz w:val="20"/>
                <w:szCs w:val="20"/>
              </w:rPr>
              <w:t xml:space="preserve"> </w:t>
            </w:r>
            <w:r w:rsidRPr="00F12845">
              <w:rPr>
                <w:rFonts w:ascii="GHEA Grapalat" w:eastAsia="Calibri" w:hAnsi="GHEA Grapalat" w:cs="GHEA Grapalat"/>
                <w:sz w:val="20"/>
                <w:szCs w:val="20"/>
              </w:rPr>
              <w:t>Ачапняк</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6A4F9999" w:rsidR="005C032C" w:rsidRPr="00A54A8D" w:rsidRDefault="00F12845" w:rsidP="005C032C">
            <w:pPr>
              <w:widowControl w:val="0"/>
              <w:spacing w:after="120"/>
              <w:jc w:val="center"/>
              <w:rPr>
                <w:rFonts w:ascii="GHEA Grapalat" w:hAnsi="GHEA Grapalat"/>
                <w:sz w:val="20"/>
              </w:rPr>
            </w:pPr>
            <w:r w:rsidRPr="00F12845">
              <w:rPr>
                <w:rFonts w:ascii="GHEA Grapalat" w:hAnsi="GHEA Grapalat"/>
                <w:sz w:val="20"/>
              </w:rPr>
              <w:t xml:space="preserve">Договор (при наличии финансовых средств-соглашения) вступает в силу со дня ратификации </w:t>
            </w:r>
            <w:r w:rsidRPr="00F12845">
              <w:rPr>
                <w:rFonts w:ascii="GHEA Grapalat" w:hAnsi="GHEA Grapalat"/>
                <w:sz w:val="20"/>
              </w:rPr>
              <w:lastRenderedPageBreak/>
              <w:t>Договора  (при наличии финансовых средств-соглашения) о закупке строительных работ и действует параллельно со строительными работами</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1B6A979B" w:rsidR="00FC6F2E" w:rsidRPr="00A54A8D" w:rsidRDefault="00F12845" w:rsidP="00FC6F2E">
            <w:pPr>
              <w:jc w:val="center"/>
              <w:rPr>
                <w:rFonts w:ascii="Arial" w:hAnsi="Arial" w:cs="Arial"/>
                <w:sz w:val="20"/>
                <w:szCs w:val="20"/>
                <w:lang w:val="hy-AM"/>
              </w:rPr>
            </w:pPr>
            <w:r w:rsidRPr="00F12845">
              <w:rPr>
                <w:rFonts w:ascii="Helvetica" w:hAnsi="Helvetica" w:cs="Helvetica"/>
                <w:color w:val="403931"/>
                <w:sz w:val="20"/>
                <w:szCs w:val="20"/>
                <w:shd w:val="clear" w:color="auto" w:fill="F8F3ED"/>
              </w:rPr>
              <w:t>71351540/1037</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403AA443" w:rsidR="00FC6F2E" w:rsidRPr="00A54A8D" w:rsidRDefault="00FC6F2E" w:rsidP="00FC6F2E">
            <w:pPr>
              <w:jc w:val="center"/>
              <w:rPr>
                <w:rFonts w:ascii="GHEA Grapalat" w:hAnsi="GHEA Grapalat"/>
                <w:sz w:val="20"/>
                <w:lang w:val="hy-AM"/>
              </w:rPr>
            </w:pPr>
            <w:r w:rsidRPr="00A54A8D">
              <w:rPr>
                <w:rFonts w:ascii="GHEA Grapalat" w:hAnsi="GHEA Grapalat"/>
                <w:sz w:val="20"/>
                <w:szCs w:val="20"/>
                <w:lang w:val="hy-AM"/>
              </w:rPr>
              <w:t xml:space="preserve">Консалтинговые услуги </w:t>
            </w:r>
            <w:r w:rsidR="00F12845" w:rsidRPr="00F12845">
              <w:rPr>
                <w:rFonts w:ascii="GHEA Grapalat" w:hAnsi="GHEA Grapalat"/>
                <w:sz w:val="20"/>
                <w:szCs w:val="20"/>
                <w:lang w:val="hy-AM"/>
              </w:rPr>
              <w:t xml:space="preserve">по техническому контролю качества работ, требующих срочного решения для нужд </w:t>
            </w:r>
            <w:r w:rsidR="00F12845" w:rsidRPr="00F12845">
              <w:rPr>
                <w:rFonts w:ascii="GHEA Grapalat" w:hAnsi="GHEA Grapalat"/>
                <w:sz w:val="20"/>
                <w:szCs w:val="20"/>
                <w:lang w:val="hy-AM"/>
              </w:rPr>
              <w:lastRenderedPageBreak/>
              <w:t>административного района Ачапняк</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2"/>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DAF52" w14:textId="77777777" w:rsidR="002F5934" w:rsidRDefault="002F5934">
      <w:r>
        <w:separator/>
      </w:r>
    </w:p>
  </w:endnote>
  <w:endnote w:type="continuationSeparator" w:id="0">
    <w:p w14:paraId="654E652A" w14:textId="77777777" w:rsidR="002F5934" w:rsidRDefault="002F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38D3F" w14:textId="77777777" w:rsidR="002F5934" w:rsidRDefault="002F5934">
      <w:r>
        <w:separator/>
      </w:r>
    </w:p>
  </w:footnote>
  <w:footnote w:type="continuationSeparator" w:id="0">
    <w:p w14:paraId="089AFEBB" w14:textId="77777777" w:rsidR="002F5934" w:rsidRDefault="002F5934">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5934"/>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5EC3"/>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3A9C"/>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554"/>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845"/>
    <w:rsid w:val="00F12D9A"/>
    <w:rsid w:val="00F130E4"/>
    <w:rsid w:val="00F1389B"/>
    <w:rsid w:val="00F13FFF"/>
    <w:rsid w:val="00F141E2"/>
    <w:rsid w:val="00F1446E"/>
    <w:rsid w:val="00F154A2"/>
    <w:rsid w:val="00F15CED"/>
    <w:rsid w:val="00F15F72"/>
    <w:rsid w:val="00F161C9"/>
    <w:rsid w:val="00F16C1A"/>
    <w:rsid w:val="00F1738A"/>
    <w:rsid w:val="00F174FC"/>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5D5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3197</TotalTime>
  <Pages>89</Pages>
  <Words>20482</Words>
  <Characters>116754</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1928</cp:revision>
  <cp:lastPrinted>2018-02-16T07:12:00Z</cp:lastPrinted>
  <dcterms:created xsi:type="dcterms:W3CDTF">2019-10-28T07:04:00Z</dcterms:created>
  <dcterms:modified xsi:type="dcterms:W3CDTF">2025-12-09T08:19:00Z</dcterms:modified>
</cp:coreProperties>
</file>